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C334E9"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DF20D0" w:rsidP="00CD73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CD7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C334E9"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DF20D0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CD7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C334E9">
        <w:trPr>
          <w:trHeight w:val="117"/>
        </w:trPr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E50366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E50366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(Po)gledaj što jedeš</w:t>
            </w:r>
            <w:r w:rsidRPr="00E50366" w:rsidDel="00721E30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Merge w:val="restart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CD737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C334E9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000000" w:rsidRDefault="006648BC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Pravilna prehrana 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C334E9">
        <w:tc>
          <w:tcPr>
            <w:tcW w:w="9776" w:type="dxa"/>
            <w:gridSpan w:val="4"/>
            <w:shd w:val="clear" w:color="auto" w:fill="E0C1FF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000000" w:rsidRDefault="00CD4DF9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CD4DF9">
              <w:rPr>
                <w:color w:val="231F20"/>
              </w:rPr>
              <w:t>uku A.3.1. Upravljanje informacijama. Učenik samostalno traži nove informacije iz različitih izvora, transformira ih u novo znanje i uspješno primjenjuje pri rješavanju problema.</w:t>
            </w:r>
          </w:p>
          <w:p w:rsidR="00000000" w:rsidRDefault="00CD4DF9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CD4DF9">
              <w:rPr>
                <w:color w:val="231F20"/>
              </w:rPr>
              <w:t>pod A.3.1. Primjenjuje inovativna i kreativna rješenja</w:t>
            </w:r>
          </w:p>
          <w:p w:rsidR="00000000" w:rsidRDefault="00CD4DF9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CD4DF9">
              <w:rPr>
                <w:color w:val="231F20"/>
              </w:rPr>
              <w:t>ikt A 3.2. Učenik se samostalno koristi raznim uređajima i programima.</w:t>
            </w:r>
          </w:p>
          <w:p w:rsidR="00AA0C99" w:rsidRPr="00DF20D0" w:rsidRDefault="00CD4DF9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DF9">
              <w:rPr>
                <w:rFonts w:ascii="Times New Roman" w:eastAsia="Times New Roman" w:hAnsi="Times New Roman" w:cs="Times New Roman"/>
                <w:sz w:val="24"/>
                <w:szCs w:val="24"/>
              </w:rPr>
              <w:t>ikt C 3.3. Učenik samostalno ili uz manju pomoć učitelja procjenjuje i odabire potrebne među pronađenim informacijama.</w:t>
            </w:r>
          </w:p>
          <w:p w:rsidR="00DF20D0" w:rsidRPr="00DF20D0" w:rsidRDefault="00CD4DF9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DF9">
              <w:rPr>
                <w:rFonts w:ascii="Times New Roman" w:eastAsia="Times New Roman" w:hAnsi="Times New Roman" w:cs="Times New Roman"/>
                <w:sz w:val="24"/>
                <w:szCs w:val="24"/>
              </w:rPr>
              <w:t>ikt D 3.1. Učenik se izražava kreativno služeći se primjerenom tehnologijom za stvaranje ideja i razvijanje planova te primjenjuje različite načine poticanja kreativnosti.</w:t>
            </w:r>
          </w:p>
          <w:p w:rsidR="00DF20D0" w:rsidRPr="00DF20D0" w:rsidRDefault="00CD4DF9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DF9">
              <w:rPr>
                <w:rFonts w:ascii="Times New Roman" w:eastAsia="Times New Roman" w:hAnsi="Times New Roman" w:cs="Times New Roman"/>
                <w:sz w:val="24"/>
                <w:szCs w:val="24"/>
              </w:rPr>
              <w:t>A.3.2.A Opisuje pravilnu prehranu i prepoznaje neprimjerenost redukcijske dijete za dob i razvoj.</w:t>
            </w:r>
          </w:p>
          <w:p w:rsidR="00DF20D0" w:rsidRPr="00BE6E03" w:rsidRDefault="00CD4DF9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CD4DF9">
              <w:rPr>
                <w:rFonts w:ascii="Times New Roman" w:eastAsia="Times New Roman" w:hAnsi="Times New Roman" w:cs="Times New Roman"/>
                <w:sz w:val="24"/>
                <w:szCs w:val="24"/>
              </w:rPr>
              <w:t>A.3.2.B Opisuje nutritivni sastav procesuiranih namirnica i pravilno čita njihove deklaracije.</w:t>
            </w:r>
          </w:p>
        </w:tc>
      </w:tr>
      <w:tr w:rsidR="00AA0C99" w:rsidRPr="00FF3B64" w:rsidTr="00C334E9">
        <w:tc>
          <w:tcPr>
            <w:tcW w:w="2525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524139" w:rsidP="00F170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del w:id="0" w:author="sk-mpovalec" w:date="2021-09-16T08:39:00Z">
              <w:r w:rsidDel="006A5DB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  <w:r w:rsidR="006773D3">
              <w:rPr>
                <w:rFonts w:ascii="Times New Roman" w:eastAsia="Times New Roman" w:hAnsi="Times New Roman" w:cs="Times New Roman"/>
                <w:sz w:val="24"/>
                <w:szCs w:val="24"/>
              </w:rPr>
              <w:t>nutritivna vrijednost nam</w:t>
            </w:r>
            <w:ins w:id="1" w:author="sk-mpovalec" w:date="2021-09-16T08:41:00Z">
              <w:r w:rsidR="006A5DB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i</w:t>
              </w:r>
            </w:ins>
            <w:del w:id="2" w:author="sk-mpovalec" w:date="2021-09-16T08:41:00Z">
              <w:r w:rsidR="006773D3" w:rsidDel="006A5DB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je</w:delText>
              </w:r>
            </w:del>
            <w:r w:rsidR="006773D3">
              <w:rPr>
                <w:rFonts w:ascii="Times New Roman" w:eastAsia="Times New Roman" w:hAnsi="Times New Roman" w:cs="Times New Roman"/>
                <w:sz w:val="24"/>
                <w:szCs w:val="24"/>
              </w:rPr>
              <w:t>rnica, pravilna prehrana</w:t>
            </w:r>
            <w:r w:rsidR="00DF20D0">
              <w:rPr>
                <w:rFonts w:ascii="Times New Roman" w:eastAsia="Times New Roman" w:hAnsi="Times New Roman" w:cs="Times New Roman"/>
                <w:sz w:val="24"/>
                <w:szCs w:val="24"/>
              </w:rPr>
              <w:t>, IKT</w:t>
            </w:r>
          </w:p>
        </w:tc>
      </w:tr>
      <w:tr w:rsidR="00AA0C99" w:rsidRPr="00FF3B64" w:rsidTr="00C334E9"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6A5DB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ins w:id="3" w:author="sk-mpovalec" w:date="2021-09-16T08:39:00Z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l</w:t>
              </w:r>
            </w:ins>
            <w:del w:id="4" w:author="sk-mpovalec" w:date="2021-09-16T08:39:00Z">
              <w:r w:rsidR="00DF20D0" w:rsidDel="006A5DB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L</w:delText>
              </w:r>
            </w:del>
            <w:r w:rsidR="00DF20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istiće za učenike (Prilog 1), kreda </w:t>
            </w:r>
          </w:p>
        </w:tc>
      </w:tr>
      <w:tr w:rsidR="00AA0C99" w:rsidRPr="00FF3B64" w:rsidTr="00C334E9">
        <w:tc>
          <w:tcPr>
            <w:tcW w:w="9776" w:type="dxa"/>
            <w:gridSpan w:val="4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000000" w:rsidRDefault="006648B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6648BC" w:rsidRDefault="006648BC" w:rsidP="006648BC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4EF6">
              <w:rPr>
                <w:rFonts w:ascii="Times New Roman" w:hAnsi="Times New Roman" w:cs="Times New Roman"/>
                <w:bCs/>
                <w:sz w:val="24"/>
                <w:szCs w:val="24"/>
              </w:rPr>
              <w:t>Razrednik/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razrednica najavljuje da je tema</w:t>
            </w:r>
            <w:r w:rsidRPr="00A24E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današnjeg sata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pravilna</w:t>
            </w:r>
            <w:r w:rsidRPr="00A24E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urav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notežena prehrana i zdravlj</w:t>
            </w:r>
            <w:ins w:id="5" w:author="sk-mpovalec" w:date="2021-09-16T08:41:00Z">
              <w:r w:rsidR="006A5DB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e</w:t>
              </w:r>
            </w:ins>
            <w:del w:id="6" w:author="sk-mpovalec" w:date="2021-09-16T08:41:00Z">
              <w:r w:rsidDel="006A5DB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delText>u</w:delText>
              </w:r>
            </w:del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DF20D0" w:rsidRDefault="006648BC" w:rsidP="006648BC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Ponavljanje gradiva o pravilnoj prehrani iz predmeta Priroda i Biologija. Što su to masti, šećeri, vitamini, minerali, kalorije i drugo? Učenici uz pomoć razrednika/razrednice dolaze do zaključaka.</w:t>
            </w:r>
          </w:p>
          <w:p w:rsidR="006648BC" w:rsidRDefault="006648BC" w:rsidP="006648BC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00000" w:rsidRDefault="006648B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Središnji dio </w:t>
            </w:r>
          </w:p>
          <w:p w:rsidR="00000000" w:rsidRDefault="006A5DB3">
            <w:pPr>
              <w:pStyle w:val="ListParagraph"/>
              <w:numPr>
                <w:ilvl w:val="0"/>
                <w:numId w:val="8"/>
              </w:numPr>
              <w:rPr>
                <w:bCs/>
              </w:rPr>
            </w:pPr>
            <w:ins w:id="7" w:author="sk-mpovalec" w:date="2021-09-16T08:42:00Z">
              <w:r>
                <w:rPr>
                  <w:bCs/>
                </w:rPr>
                <w:t>A</w:t>
              </w:r>
            </w:ins>
            <w:del w:id="8" w:author="sk-mpovalec" w:date="2021-09-16T08:42:00Z">
              <w:r w:rsidR="00CD4DF9" w:rsidRPr="00CD4DF9" w:rsidDel="006A5DB3">
                <w:rPr>
                  <w:bCs/>
                </w:rPr>
                <w:delText>a</w:delText>
              </w:r>
            </w:del>
            <w:r w:rsidR="00CD4DF9" w:rsidRPr="00CD4DF9">
              <w:rPr>
                <w:bCs/>
              </w:rPr>
              <w:t xml:space="preserve">ktivnost </w:t>
            </w:r>
          </w:p>
          <w:p w:rsidR="00000000" w:rsidRDefault="00CD4D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DF9">
              <w:rPr>
                <w:rFonts w:ascii="Times New Roman" w:hAnsi="Times New Roman" w:cs="Times New Roman"/>
                <w:bCs/>
                <w:sz w:val="24"/>
                <w:szCs w:val="24"/>
              </w:rPr>
              <w:t>Razrednik</w:t>
            </w:r>
            <w:r w:rsidR="002E316F">
              <w:rPr>
                <w:rFonts w:ascii="Times New Roman" w:hAnsi="Times New Roman" w:cs="Times New Roman"/>
                <w:bCs/>
                <w:sz w:val="24"/>
                <w:szCs w:val="24"/>
              </w:rPr>
              <w:t>/razrednica</w:t>
            </w:r>
            <w:r w:rsidRPr="00CD4D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učenicima dijeli listiće (Prilog 1). Za ovu aktivnost predviđeno je 5 minuta.</w:t>
            </w:r>
          </w:p>
          <w:p w:rsidR="00000000" w:rsidRDefault="00CD4D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DF9">
              <w:rPr>
                <w:rFonts w:ascii="Times New Roman" w:hAnsi="Times New Roman" w:cs="Times New Roman"/>
                <w:bCs/>
                <w:sz w:val="24"/>
                <w:szCs w:val="24"/>
              </w:rPr>
              <w:t>Nakon završetka aktivnosti, učenici među sobom razmjenjuju popise nam</w:t>
            </w:r>
            <w:ins w:id="9" w:author="sk-mpovalec" w:date="2021-09-16T08:42:00Z">
              <w:r w:rsidR="006A5DB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i</w:t>
              </w:r>
            </w:ins>
            <w:del w:id="10" w:author="sk-mpovalec" w:date="2021-09-16T08:42:00Z">
              <w:r w:rsidRPr="00CD4DF9" w:rsidDel="006A5DB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delText>je</w:delText>
              </w:r>
            </w:del>
            <w:r w:rsidRPr="00CD4D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rnica. </w:t>
            </w:r>
          </w:p>
          <w:p w:rsidR="00000000" w:rsidRDefault="006773D3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Kroz razgovor izdvajamo najpopularnije nam</w:t>
            </w:r>
            <w:ins w:id="11" w:author="sk-mpovalec" w:date="2021-09-16T08:42:00Z">
              <w:r w:rsidR="006A5DB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i</w:t>
              </w:r>
            </w:ins>
            <w:del w:id="12" w:author="sk-mpovalec" w:date="2021-09-16T08:42:00Z">
              <w:r w:rsidDel="006A5DB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delText>je</w:delText>
              </w:r>
            </w:del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rnice</w:t>
            </w:r>
            <w:del w:id="13" w:author="sk-mpovalec" w:date="2021-09-16T08:42:00Z">
              <w:r w:rsidDel="006A5DB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delText>,</w:delText>
              </w:r>
            </w:del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te one manje popularne kod učenika te dobi. Razgovaramo o hranjivim vrijednostima jedne i druge hrane. Razrednik/razrednica poziva učenike da </w:t>
            </w:r>
            <w:del w:id="14" w:author="sk-mpovalec" w:date="2021-09-16T08:42:00Z">
              <w:r w:rsidDel="006A5DB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delText xml:space="preserve">preko </w:delText>
              </w:r>
            </w:del>
            <w:ins w:id="15" w:author="sk-mpovalec" w:date="2021-09-16T08:42:00Z">
              <w:r w:rsidR="006A5DB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na</w:t>
              </w:r>
              <w:r w:rsidR="006A5DB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 </w:t>
              </w:r>
            </w:ins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internet</w:t>
            </w:r>
            <w:ins w:id="16" w:author="sk-mpovalec" w:date="2021-09-16T08:42:00Z">
              <w:r w:rsidR="006A5DB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u</w:t>
              </w:r>
            </w:ins>
            <w:del w:id="17" w:author="sk-mpovalec" w:date="2021-09-16T08:42:00Z">
              <w:r w:rsidDel="006A5DB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delText>a</w:delText>
              </w:r>
            </w:del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istraže nutritivne vrijednosti njihove omiljene čokolade ili grickalice.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Razrednik/razrednica s učenicima uspoređuje nutritivne vrijednosti </w:t>
            </w:r>
            <w:r w:rsidR="00DF20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zdrave hrane, grickalica i slatkiša te im obraća pozornost na udio šećera, masti i soli u određenoj hrani. </w:t>
            </w:r>
          </w:p>
          <w:p w:rsidR="00000000" w:rsidRDefault="006A5DB3">
            <w:pPr>
              <w:pStyle w:val="ListParagraph"/>
              <w:numPr>
                <w:ilvl w:val="0"/>
                <w:numId w:val="8"/>
              </w:numPr>
              <w:rPr>
                <w:bCs/>
              </w:rPr>
            </w:pPr>
            <w:ins w:id="18" w:author="sk-mpovalec" w:date="2021-09-16T08:43:00Z">
              <w:r>
                <w:rPr>
                  <w:bCs/>
                </w:rPr>
                <w:t>A</w:t>
              </w:r>
            </w:ins>
            <w:del w:id="19" w:author="sk-mpovalec" w:date="2021-09-16T08:43:00Z">
              <w:r w:rsidR="00CD4DF9" w:rsidRPr="00CD4DF9" w:rsidDel="006A5DB3">
                <w:rPr>
                  <w:bCs/>
                </w:rPr>
                <w:delText>a</w:delText>
              </w:r>
            </w:del>
            <w:r w:rsidR="00CD4DF9" w:rsidRPr="00CD4DF9">
              <w:rPr>
                <w:bCs/>
              </w:rPr>
              <w:t xml:space="preserve">ktivnost </w:t>
            </w:r>
          </w:p>
          <w:p w:rsidR="00000000" w:rsidRDefault="00CD4D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CD4DF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Zadatak: </w:t>
            </w:r>
          </w:p>
          <w:p w:rsidR="00000000" w:rsidRDefault="00CD4DF9">
            <w:pPr>
              <w:pStyle w:val="ListParagraph"/>
              <w:numPr>
                <w:ilvl w:val="0"/>
                <w:numId w:val="9"/>
              </w:numPr>
              <w:rPr>
                <w:bCs/>
              </w:rPr>
            </w:pPr>
            <w:r w:rsidRPr="00CD4DF9">
              <w:rPr>
                <w:bCs/>
              </w:rPr>
              <w:t>Koristeći se mobitelima ili tabletima istraži nam</w:t>
            </w:r>
            <w:ins w:id="20" w:author="sk-mpovalec" w:date="2021-09-16T08:43:00Z">
              <w:r w:rsidR="006A5DB3">
                <w:rPr>
                  <w:bCs/>
                </w:rPr>
                <w:t>i</w:t>
              </w:r>
            </w:ins>
            <w:del w:id="21" w:author="sk-mpovalec" w:date="2021-09-16T08:43:00Z">
              <w:r w:rsidRPr="00CD4DF9" w:rsidDel="006A5DB3">
                <w:rPr>
                  <w:bCs/>
                </w:rPr>
                <w:delText>je</w:delText>
              </w:r>
            </w:del>
            <w:r w:rsidRPr="00CD4DF9">
              <w:rPr>
                <w:bCs/>
              </w:rPr>
              <w:t>rnice s popisa, odnosno njihovu nutritivnu (hranjivu)</w:t>
            </w:r>
            <w:r w:rsidR="002E316F">
              <w:rPr>
                <w:bCs/>
              </w:rPr>
              <w:t xml:space="preserve"> vrijednost</w:t>
            </w:r>
            <w:r w:rsidRPr="00CD4DF9">
              <w:rPr>
                <w:bCs/>
              </w:rPr>
              <w:t xml:space="preserve">. </w:t>
            </w:r>
          </w:p>
          <w:p w:rsidR="00000000" w:rsidRDefault="00CD4DF9">
            <w:pPr>
              <w:pStyle w:val="ListParagraph"/>
              <w:numPr>
                <w:ilvl w:val="0"/>
                <w:numId w:val="9"/>
              </w:numPr>
              <w:rPr>
                <w:bCs/>
              </w:rPr>
            </w:pPr>
            <w:r w:rsidRPr="00CD4DF9">
              <w:rPr>
                <w:bCs/>
              </w:rPr>
              <w:t xml:space="preserve">Vodeći se time izradi recept za jelo koje bi se svidjelo tvom razrednom kolegi. </w:t>
            </w:r>
          </w:p>
          <w:p w:rsidR="00000000" w:rsidRDefault="00D97BDD">
            <w:pPr>
              <w:jc w:val="both"/>
              <w:rPr>
                <w:b/>
                <w:bCs/>
              </w:rPr>
            </w:pPr>
          </w:p>
          <w:p w:rsidR="00000000" w:rsidRDefault="006648B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Završni dio </w:t>
            </w:r>
          </w:p>
          <w:p w:rsidR="00000000" w:rsidRDefault="00CD4D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D4D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najavljuje učenicima da za sl</w:t>
            </w:r>
            <w:del w:id="22" w:author="sk-mpovalec" w:date="2021-09-16T08:43:00Z">
              <w:r w:rsidRPr="00CD4DF9" w:rsidDel="006A5DB3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>i</w:delText>
              </w:r>
            </w:del>
            <w:r w:rsidRPr="00CD4D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jedeći sat pripreme neko jednostavno jelo.</w:t>
            </w:r>
          </w:p>
          <w:p w:rsidR="00000000" w:rsidRDefault="00CD4DF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D4D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Upute: </w:t>
            </w:r>
          </w:p>
          <w:p w:rsidR="00000000" w:rsidRDefault="00CD4DF9">
            <w:pPr>
              <w:pStyle w:val="ListParagraph"/>
              <w:numPr>
                <w:ilvl w:val="0"/>
                <w:numId w:val="10"/>
              </w:numPr>
              <w:rPr>
                <w:bCs/>
              </w:rPr>
            </w:pPr>
            <w:r w:rsidRPr="00CD4DF9">
              <w:rPr>
                <w:bCs/>
              </w:rPr>
              <w:t>Na temelju recepta koji si danas sastavio/</w:t>
            </w:r>
            <w:del w:id="23" w:author="sk-mpovalec" w:date="2021-09-16T08:43:00Z">
              <w:r w:rsidRPr="00CD4DF9" w:rsidDel="006A5DB3">
                <w:rPr>
                  <w:bCs/>
                </w:rPr>
                <w:delText xml:space="preserve"> </w:delText>
              </w:r>
            </w:del>
            <w:r w:rsidRPr="00CD4DF9">
              <w:rPr>
                <w:bCs/>
              </w:rPr>
              <w:t>sastavila, kod kuće pripremi jednostavno jelo</w:t>
            </w:r>
            <w:ins w:id="24" w:author="sk-mpovalec" w:date="2021-09-16T08:43:00Z">
              <w:r w:rsidR="006A5DB3">
                <w:rPr>
                  <w:bCs/>
                </w:rPr>
                <w:t>.</w:t>
              </w:r>
            </w:ins>
          </w:p>
          <w:p w:rsidR="00000000" w:rsidRDefault="00CD4DF9">
            <w:pPr>
              <w:pStyle w:val="ListParagraph"/>
              <w:numPr>
                <w:ilvl w:val="0"/>
                <w:numId w:val="10"/>
              </w:numPr>
              <w:rPr>
                <w:bCs/>
              </w:rPr>
            </w:pPr>
            <w:r w:rsidRPr="00CD4DF9">
              <w:rPr>
                <w:bCs/>
              </w:rPr>
              <w:t>Nam</w:t>
            </w:r>
            <w:ins w:id="25" w:author="sk-mpovalec" w:date="2021-09-16T08:43:00Z">
              <w:r w:rsidR="006A5DB3">
                <w:rPr>
                  <w:bCs/>
                </w:rPr>
                <w:t>i</w:t>
              </w:r>
            </w:ins>
            <w:del w:id="26" w:author="sk-mpovalec" w:date="2021-09-16T08:43:00Z">
              <w:r w:rsidRPr="00CD4DF9" w:rsidDel="006A5DB3">
                <w:rPr>
                  <w:bCs/>
                </w:rPr>
                <w:delText>je</w:delText>
              </w:r>
            </w:del>
            <w:r w:rsidRPr="00CD4DF9">
              <w:rPr>
                <w:bCs/>
              </w:rPr>
              <w:t>rnice i pripremu dokumentiraj fotografijom ili kratkim videom</w:t>
            </w:r>
            <w:ins w:id="27" w:author="sk-mpovalec" w:date="2021-09-16T08:43:00Z">
              <w:r w:rsidR="006A5DB3">
                <w:rPr>
                  <w:bCs/>
                </w:rPr>
                <w:t>.</w:t>
              </w:r>
            </w:ins>
            <w:r w:rsidRPr="00CD4DF9">
              <w:rPr>
                <w:bCs/>
              </w:rPr>
              <w:t xml:space="preserve"> </w:t>
            </w:r>
          </w:p>
          <w:p w:rsidR="00000000" w:rsidRDefault="00CD4DF9">
            <w:pPr>
              <w:pStyle w:val="ListParagraph"/>
              <w:numPr>
                <w:ilvl w:val="0"/>
                <w:numId w:val="10"/>
              </w:numPr>
              <w:rPr>
                <w:bCs/>
              </w:rPr>
            </w:pPr>
            <w:r w:rsidRPr="00CD4DF9">
              <w:rPr>
                <w:bCs/>
              </w:rPr>
              <w:t xml:space="preserve">Fotografije i/ili videa </w:t>
            </w:r>
            <w:del w:id="28" w:author="sk-mpovalec" w:date="2021-09-16T08:43:00Z">
              <w:r w:rsidRPr="00CD4DF9" w:rsidDel="006A5DB3">
                <w:rPr>
                  <w:bCs/>
                </w:rPr>
                <w:delText xml:space="preserve">je </w:delText>
              </w:r>
            </w:del>
            <w:r w:rsidRPr="00CD4DF9">
              <w:rPr>
                <w:bCs/>
              </w:rPr>
              <w:t>potrebno</w:t>
            </w:r>
            <w:ins w:id="29" w:author="sk-mpovalec" w:date="2021-09-16T08:43:00Z">
              <w:r w:rsidR="006A5DB3">
                <w:rPr>
                  <w:bCs/>
                </w:rPr>
                <w:t xml:space="preserve"> je</w:t>
              </w:r>
            </w:ins>
            <w:r w:rsidRPr="00CD4DF9">
              <w:rPr>
                <w:bCs/>
              </w:rPr>
              <w:t xml:space="preserve"> montirati u aplikaciji CapCut (Prilog 2) do 3 minute trajanja, ili izraditi PPT koji sadrži fotografije i popratni tekst.</w:t>
            </w:r>
          </w:p>
          <w:p w:rsidR="00000000" w:rsidRDefault="00CD4DF9">
            <w:pPr>
              <w:pStyle w:val="ListParagraph"/>
              <w:numPr>
                <w:ilvl w:val="0"/>
                <w:numId w:val="10"/>
              </w:numPr>
              <w:rPr>
                <w:bCs/>
              </w:rPr>
            </w:pPr>
            <w:r w:rsidRPr="00CD4DF9">
              <w:rPr>
                <w:bCs/>
              </w:rPr>
              <w:t>Na kraju videa ili prezentacije treba se nalaziti popis svih nam</w:t>
            </w:r>
            <w:ins w:id="30" w:author="sk-mpovalec" w:date="2021-09-16T08:44:00Z">
              <w:r w:rsidR="006A5DB3">
                <w:rPr>
                  <w:bCs/>
                </w:rPr>
                <w:t>i</w:t>
              </w:r>
            </w:ins>
            <w:del w:id="31" w:author="sk-mpovalec" w:date="2021-09-16T08:44:00Z">
              <w:r w:rsidRPr="00CD4DF9" w:rsidDel="006A5DB3">
                <w:rPr>
                  <w:bCs/>
                </w:rPr>
                <w:delText>je</w:delText>
              </w:r>
            </w:del>
            <w:r w:rsidRPr="00CD4DF9">
              <w:rPr>
                <w:bCs/>
              </w:rPr>
              <w:t xml:space="preserve">rnica korištenih u pripremi jednostavnog jela kako bi se izbjegle moguće alergijske reakcije kod pojedinih učenika. </w:t>
            </w:r>
          </w:p>
          <w:p w:rsidR="00000000" w:rsidRDefault="00D97BDD">
            <w:pPr>
              <w:jc w:val="both"/>
              <w:rPr>
                <w:bCs/>
              </w:rPr>
            </w:pPr>
            <w:bookmarkStart w:id="32" w:name="_GoBack"/>
            <w:bookmarkEnd w:id="32"/>
          </w:p>
        </w:tc>
      </w:tr>
    </w:tbl>
    <w:p w:rsidR="000210F5" w:rsidRDefault="00D97BDD"/>
    <w:p w:rsidR="00AA0C99" w:rsidRDefault="00AA0C99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:rsidR="006A5DB3" w:rsidRDefault="00AA0C99" w:rsidP="001470FC">
      <w:pPr>
        <w:rPr>
          <w:rFonts w:ascii="Times New Roman" w:hAnsi="Times New Roman" w:cs="Times New Roman"/>
          <w:b/>
          <w:sz w:val="24"/>
          <w:szCs w:val="24"/>
        </w:rPr>
      </w:pPr>
      <w:r w:rsidRPr="00AA0C99">
        <w:rPr>
          <w:rFonts w:ascii="Times New Roman" w:hAnsi="Times New Roman" w:cs="Times New Roman"/>
          <w:b/>
          <w:sz w:val="24"/>
          <w:szCs w:val="24"/>
        </w:rPr>
        <w:lastRenderedPageBreak/>
        <w:t>Prilog</w:t>
      </w:r>
      <w:r w:rsidR="00810E10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00792B" w:rsidDel="006A5DB3" w:rsidRDefault="0000792B" w:rsidP="001470FC">
      <w:pPr>
        <w:rPr>
          <w:del w:id="33" w:author="sk-mpovalec" w:date="2021-09-16T08:44:00Z"/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Zapiši nam</w:t>
      </w:r>
      <w:ins w:id="34" w:author="sk-mpovalec" w:date="2021-09-16T08:44:00Z">
        <w:r w:rsidR="006A5DB3">
          <w:rPr>
            <w:rFonts w:ascii="Times New Roman" w:hAnsi="Times New Roman" w:cs="Times New Roman"/>
            <w:b/>
            <w:sz w:val="24"/>
            <w:szCs w:val="24"/>
          </w:rPr>
          <w:t>ir</w:t>
        </w:r>
      </w:ins>
      <w:del w:id="35" w:author="sk-mpovalec" w:date="2021-09-16T08:44:00Z">
        <w:r w:rsidDel="006A5DB3">
          <w:rPr>
            <w:rFonts w:ascii="Times New Roman" w:hAnsi="Times New Roman" w:cs="Times New Roman"/>
            <w:b/>
            <w:sz w:val="24"/>
            <w:szCs w:val="24"/>
          </w:rPr>
          <w:delText>jer</w:delText>
        </w:r>
      </w:del>
      <w:r>
        <w:rPr>
          <w:rFonts w:ascii="Times New Roman" w:hAnsi="Times New Roman" w:cs="Times New Roman"/>
          <w:b/>
          <w:sz w:val="24"/>
          <w:szCs w:val="24"/>
        </w:rPr>
        <w:t>nice koje voliš i ne voliš jesti.</w:t>
      </w:r>
    </w:p>
    <w:p w:rsidR="006A5DB3" w:rsidRDefault="006A5DB3" w:rsidP="001470FC">
      <w:pPr>
        <w:rPr>
          <w:ins w:id="36" w:author="sk-mpovalec" w:date="2021-09-16T08:44:00Z"/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2604"/>
        <w:tblW w:w="0" w:type="auto"/>
        <w:tblLook w:val="04A0"/>
      </w:tblPr>
      <w:tblGrid>
        <w:gridCol w:w="4249"/>
        <w:gridCol w:w="4249"/>
      </w:tblGrid>
      <w:tr w:rsidR="006A5DB3" w:rsidTr="006A5DB3">
        <w:trPr>
          <w:trHeight w:val="416"/>
        </w:trPr>
        <w:tc>
          <w:tcPr>
            <w:tcW w:w="4249" w:type="dxa"/>
            <w:shd w:val="clear" w:color="auto" w:fill="E0C1FF"/>
          </w:tcPr>
          <w:p w:rsidR="006A5DB3" w:rsidRDefault="006A5DB3" w:rsidP="006A5DB3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moveToRangeStart w:id="37" w:author="sk-mpovalec" w:date="2021-09-16T08:44:00Z" w:name="move82674299"/>
            <w:moveTo w:id="38" w:author="sk-mpovalec" w:date="2021-09-16T08:44:00Z">
              <w:r>
                <w:rPr>
                  <w:rFonts w:ascii="Times New Roman" w:eastAsia="Times New Roman" w:hAnsi="Times New Roman" w:cs="Times New Roman"/>
                  <w:b/>
                  <w:color w:val="231F20"/>
                  <w:sz w:val="24"/>
                  <w:szCs w:val="24"/>
                </w:rPr>
                <w:t>VOLIM JESTI</w:t>
              </w:r>
            </w:moveTo>
          </w:p>
        </w:tc>
        <w:tc>
          <w:tcPr>
            <w:tcW w:w="4249" w:type="dxa"/>
            <w:shd w:val="clear" w:color="auto" w:fill="E0C1FF"/>
          </w:tcPr>
          <w:p w:rsidR="006A5DB3" w:rsidRDefault="006A5DB3" w:rsidP="006A5DB3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moveTo w:id="39" w:author="sk-mpovalec" w:date="2021-09-16T08:44:00Z">
              <w:r>
                <w:rPr>
                  <w:rFonts w:ascii="Times New Roman" w:eastAsia="Times New Roman" w:hAnsi="Times New Roman" w:cs="Times New Roman"/>
                  <w:b/>
                  <w:color w:val="231F20"/>
                  <w:sz w:val="24"/>
                  <w:szCs w:val="24"/>
                </w:rPr>
                <w:t>NE VOLIM JESTI</w:t>
              </w:r>
            </w:moveTo>
          </w:p>
        </w:tc>
      </w:tr>
      <w:tr w:rsidR="006A5DB3" w:rsidTr="006A5DB3">
        <w:trPr>
          <w:trHeight w:val="4632"/>
        </w:trPr>
        <w:tc>
          <w:tcPr>
            <w:tcW w:w="4249" w:type="dxa"/>
          </w:tcPr>
          <w:p w:rsidR="006A5DB3" w:rsidRDefault="006A5DB3" w:rsidP="006A5DB3">
            <w:pPr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4249" w:type="dxa"/>
          </w:tcPr>
          <w:p w:rsidR="006A5DB3" w:rsidRDefault="006A5DB3" w:rsidP="006A5DB3">
            <w:pPr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</w:p>
        </w:tc>
      </w:tr>
      <w:moveToRangeEnd w:id="37"/>
    </w:tbl>
    <w:p w:rsidR="0000792B" w:rsidRDefault="0000792B" w:rsidP="001470FC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3047"/>
        <w:tblW w:w="0" w:type="auto"/>
        <w:tblLook w:val="04A0"/>
        <w:tblPrChange w:id="40" w:author="sk-mpovalec" w:date="2021-09-16T08:44:00Z">
          <w:tblPr>
            <w:tblStyle w:val="TableGrid"/>
            <w:tblpPr w:leftFromText="180" w:rightFromText="180" w:vertAnchor="page" w:horzAnchor="margin" w:tblpY="2317"/>
            <w:tblW w:w="0" w:type="auto"/>
            <w:tblLook w:val="04A0"/>
          </w:tblPr>
        </w:tblPrChange>
      </w:tblPr>
      <w:tblGrid>
        <w:gridCol w:w="4249"/>
        <w:gridCol w:w="4249"/>
        <w:tblGridChange w:id="41">
          <w:tblGrid>
            <w:gridCol w:w="4249"/>
            <w:gridCol w:w="4249"/>
          </w:tblGrid>
        </w:tblGridChange>
      </w:tblGrid>
      <w:tr w:rsidR="006648BC" w:rsidDel="006A5DB3" w:rsidTr="006A5DB3">
        <w:trPr>
          <w:trHeight w:val="416"/>
          <w:trPrChange w:id="42" w:author="sk-mpovalec" w:date="2021-09-16T08:44:00Z">
            <w:trPr>
              <w:trHeight w:val="416"/>
            </w:trPr>
          </w:trPrChange>
        </w:trPr>
        <w:tc>
          <w:tcPr>
            <w:tcW w:w="4249" w:type="dxa"/>
            <w:shd w:val="clear" w:color="auto" w:fill="E0C1FF"/>
            <w:tcPrChange w:id="43" w:author="sk-mpovalec" w:date="2021-09-16T08:44:00Z">
              <w:tcPr>
                <w:tcW w:w="4249" w:type="dxa"/>
                <w:shd w:val="clear" w:color="auto" w:fill="E0C1FF"/>
              </w:tcPr>
            </w:tcPrChange>
          </w:tcPr>
          <w:p w:rsidR="00000000" w:rsidDel="006A5DB3" w:rsidRDefault="006648BC" w:rsidP="006A5DB3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moveFromRangeStart w:id="44" w:author="sk-mpovalec" w:date="2021-09-16T08:44:00Z" w:name="move82674299"/>
            <w:moveFrom w:id="45" w:author="sk-mpovalec" w:date="2021-09-16T08:44:00Z">
              <w:r w:rsidDel="006A5DB3">
                <w:rPr>
                  <w:rFonts w:ascii="Times New Roman" w:eastAsia="Times New Roman" w:hAnsi="Times New Roman" w:cs="Times New Roman"/>
                  <w:b/>
                  <w:color w:val="231F20"/>
                  <w:sz w:val="24"/>
                  <w:szCs w:val="24"/>
                </w:rPr>
                <w:t>VOLIM JESTI</w:t>
              </w:r>
            </w:moveFrom>
          </w:p>
        </w:tc>
        <w:tc>
          <w:tcPr>
            <w:tcW w:w="4249" w:type="dxa"/>
            <w:shd w:val="clear" w:color="auto" w:fill="E0C1FF"/>
            <w:tcPrChange w:id="46" w:author="sk-mpovalec" w:date="2021-09-16T08:44:00Z">
              <w:tcPr>
                <w:tcW w:w="4249" w:type="dxa"/>
                <w:shd w:val="clear" w:color="auto" w:fill="E0C1FF"/>
              </w:tcPr>
            </w:tcPrChange>
          </w:tcPr>
          <w:p w:rsidR="00000000" w:rsidDel="006A5DB3" w:rsidRDefault="006648BC" w:rsidP="006A5DB3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moveFrom w:id="47" w:author="sk-mpovalec" w:date="2021-09-16T08:44:00Z">
              <w:r w:rsidDel="006A5DB3">
                <w:rPr>
                  <w:rFonts w:ascii="Times New Roman" w:eastAsia="Times New Roman" w:hAnsi="Times New Roman" w:cs="Times New Roman"/>
                  <w:b/>
                  <w:color w:val="231F20"/>
                  <w:sz w:val="24"/>
                  <w:szCs w:val="24"/>
                </w:rPr>
                <w:t>NE VOLIM JESTI</w:t>
              </w:r>
            </w:moveFrom>
          </w:p>
        </w:tc>
      </w:tr>
      <w:tr w:rsidR="006648BC" w:rsidDel="006A5DB3" w:rsidTr="006A5DB3">
        <w:trPr>
          <w:trHeight w:val="4632"/>
          <w:trPrChange w:id="48" w:author="sk-mpovalec" w:date="2021-09-16T08:44:00Z">
            <w:trPr>
              <w:trHeight w:val="4632"/>
            </w:trPr>
          </w:trPrChange>
        </w:trPr>
        <w:tc>
          <w:tcPr>
            <w:tcW w:w="4249" w:type="dxa"/>
            <w:tcPrChange w:id="49" w:author="sk-mpovalec" w:date="2021-09-16T08:44:00Z">
              <w:tcPr>
                <w:tcW w:w="4249" w:type="dxa"/>
              </w:tcPr>
            </w:tcPrChange>
          </w:tcPr>
          <w:p w:rsidR="006648BC" w:rsidDel="006A5DB3" w:rsidRDefault="006648BC" w:rsidP="006A5DB3">
            <w:pPr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4249" w:type="dxa"/>
            <w:tcPrChange w:id="50" w:author="sk-mpovalec" w:date="2021-09-16T08:44:00Z">
              <w:tcPr>
                <w:tcW w:w="4249" w:type="dxa"/>
              </w:tcPr>
            </w:tcPrChange>
          </w:tcPr>
          <w:p w:rsidR="006648BC" w:rsidDel="006A5DB3" w:rsidRDefault="006648BC" w:rsidP="006A5DB3">
            <w:pPr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</w:p>
        </w:tc>
      </w:tr>
      <w:moveFromRangeEnd w:id="44"/>
    </w:tbl>
    <w:p w:rsidR="006648BC" w:rsidRDefault="006648BC" w:rsidP="001470FC">
      <w:pPr>
        <w:rPr>
          <w:rFonts w:ascii="Times New Roman" w:hAnsi="Times New Roman" w:cs="Times New Roman"/>
          <w:b/>
          <w:sz w:val="24"/>
          <w:szCs w:val="24"/>
        </w:rPr>
      </w:pPr>
    </w:p>
    <w:p w:rsidR="006648BC" w:rsidRPr="006648BC" w:rsidRDefault="006648BC">
      <w:pPr>
        <w:rPr>
          <w:rFonts w:ascii="Times New Roman" w:hAnsi="Times New Roman" w:cs="Times New Roman"/>
          <w:sz w:val="24"/>
          <w:szCs w:val="24"/>
        </w:rPr>
      </w:pPr>
    </w:p>
    <w:p w:rsidR="006648BC" w:rsidRPr="006648BC" w:rsidRDefault="006648BC">
      <w:pPr>
        <w:rPr>
          <w:rFonts w:ascii="Times New Roman" w:hAnsi="Times New Roman" w:cs="Times New Roman"/>
          <w:sz w:val="24"/>
          <w:szCs w:val="24"/>
        </w:rPr>
      </w:pPr>
    </w:p>
    <w:p w:rsidR="006648BC" w:rsidRPr="006648BC" w:rsidRDefault="006648BC">
      <w:pPr>
        <w:rPr>
          <w:rFonts w:ascii="Times New Roman" w:hAnsi="Times New Roman" w:cs="Times New Roman"/>
          <w:sz w:val="24"/>
          <w:szCs w:val="24"/>
        </w:rPr>
      </w:pPr>
    </w:p>
    <w:p w:rsidR="006648BC" w:rsidRPr="006648BC" w:rsidRDefault="006648BC">
      <w:pPr>
        <w:rPr>
          <w:rFonts w:ascii="Times New Roman" w:hAnsi="Times New Roman" w:cs="Times New Roman"/>
          <w:sz w:val="24"/>
          <w:szCs w:val="24"/>
        </w:rPr>
      </w:pPr>
    </w:p>
    <w:p w:rsidR="006648BC" w:rsidRPr="006648BC" w:rsidRDefault="006648BC">
      <w:pPr>
        <w:rPr>
          <w:rFonts w:ascii="Times New Roman" w:hAnsi="Times New Roman" w:cs="Times New Roman"/>
          <w:sz w:val="24"/>
          <w:szCs w:val="24"/>
        </w:rPr>
      </w:pPr>
    </w:p>
    <w:p w:rsidR="006648BC" w:rsidRPr="006648BC" w:rsidRDefault="006648BC">
      <w:pPr>
        <w:rPr>
          <w:rFonts w:ascii="Times New Roman" w:hAnsi="Times New Roman" w:cs="Times New Roman"/>
          <w:sz w:val="24"/>
          <w:szCs w:val="24"/>
        </w:rPr>
      </w:pPr>
    </w:p>
    <w:p w:rsidR="006648BC" w:rsidRPr="006648BC" w:rsidRDefault="006648BC">
      <w:pPr>
        <w:rPr>
          <w:rFonts w:ascii="Times New Roman" w:hAnsi="Times New Roman" w:cs="Times New Roman"/>
          <w:sz w:val="24"/>
          <w:szCs w:val="24"/>
        </w:rPr>
      </w:pPr>
    </w:p>
    <w:p w:rsidR="006648BC" w:rsidRPr="006648BC" w:rsidRDefault="006648BC">
      <w:pPr>
        <w:rPr>
          <w:rFonts w:ascii="Times New Roman" w:hAnsi="Times New Roman" w:cs="Times New Roman"/>
          <w:sz w:val="24"/>
          <w:szCs w:val="24"/>
        </w:rPr>
      </w:pPr>
    </w:p>
    <w:p w:rsidR="006648BC" w:rsidRPr="006648BC" w:rsidRDefault="006648BC">
      <w:pPr>
        <w:rPr>
          <w:rFonts w:ascii="Times New Roman" w:hAnsi="Times New Roman" w:cs="Times New Roman"/>
          <w:sz w:val="24"/>
          <w:szCs w:val="24"/>
        </w:rPr>
      </w:pPr>
    </w:p>
    <w:p w:rsidR="006648BC" w:rsidRPr="006648BC" w:rsidRDefault="006648BC">
      <w:pPr>
        <w:rPr>
          <w:rFonts w:ascii="Times New Roman" w:hAnsi="Times New Roman" w:cs="Times New Roman"/>
          <w:sz w:val="24"/>
          <w:szCs w:val="24"/>
        </w:rPr>
      </w:pPr>
    </w:p>
    <w:p w:rsidR="0000792B" w:rsidRDefault="0000792B" w:rsidP="0000792B">
      <w:pPr>
        <w:rPr>
          <w:rFonts w:ascii="Times New Roman" w:hAnsi="Times New Roman" w:cs="Times New Roman"/>
          <w:b/>
          <w:sz w:val="24"/>
          <w:szCs w:val="24"/>
        </w:rPr>
      </w:pPr>
    </w:p>
    <w:p w:rsidR="0000792B" w:rsidRPr="0000792B" w:rsidRDefault="0000792B" w:rsidP="0000792B">
      <w:pPr>
        <w:rPr>
          <w:rFonts w:ascii="Times New Roman" w:hAnsi="Times New Roman" w:cs="Times New Roman"/>
          <w:b/>
          <w:sz w:val="24"/>
          <w:szCs w:val="24"/>
        </w:rPr>
      </w:pPr>
      <w:r w:rsidRPr="0000792B">
        <w:rPr>
          <w:rFonts w:ascii="Times New Roman" w:hAnsi="Times New Roman" w:cs="Times New Roman"/>
          <w:b/>
          <w:sz w:val="24"/>
          <w:szCs w:val="24"/>
        </w:rPr>
        <w:t>Zapiši nam</w:t>
      </w:r>
      <w:ins w:id="51" w:author="sk-mpovalec" w:date="2021-09-16T08:44:00Z">
        <w:r w:rsidR="006A5DB3">
          <w:rPr>
            <w:rFonts w:ascii="Times New Roman" w:hAnsi="Times New Roman" w:cs="Times New Roman"/>
            <w:b/>
            <w:sz w:val="24"/>
            <w:szCs w:val="24"/>
          </w:rPr>
          <w:t>i</w:t>
        </w:r>
      </w:ins>
      <w:del w:id="52" w:author="sk-mpovalec" w:date="2021-09-16T08:44:00Z">
        <w:r w:rsidRPr="0000792B" w:rsidDel="006A5DB3">
          <w:rPr>
            <w:rFonts w:ascii="Times New Roman" w:hAnsi="Times New Roman" w:cs="Times New Roman"/>
            <w:b/>
            <w:sz w:val="24"/>
            <w:szCs w:val="24"/>
          </w:rPr>
          <w:delText>je</w:delText>
        </w:r>
      </w:del>
      <w:r w:rsidRPr="0000792B">
        <w:rPr>
          <w:rFonts w:ascii="Times New Roman" w:hAnsi="Times New Roman" w:cs="Times New Roman"/>
          <w:b/>
          <w:sz w:val="24"/>
          <w:szCs w:val="24"/>
        </w:rPr>
        <w:t>rnice koje voliš i ne voliš jesti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648BC" w:rsidRPr="006648BC" w:rsidRDefault="006648B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8816"/>
        <w:tblW w:w="0" w:type="auto"/>
        <w:tblLook w:val="04A0"/>
      </w:tblPr>
      <w:tblGrid>
        <w:gridCol w:w="4249"/>
        <w:gridCol w:w="4249"/>
      </w:tblGrid>
      <w:tr w:rsidR="0000792B" w:rsidTr="00C334E9">
        <w:trPr>
          <w:trHeight w:val="416"/>
        </w:trPr>
        <w:tc>
          <w:tcPr>
            <w:tcW w:w="4249" w:type="dxa"/>
            <w:shd w:val="clear" w:color="auto" w:fill="E0C1FF"/>
          </w:tcPr>
          <w:p w:rsidR="0000792B" w:rsidRDefault="0000792B" w:rsidP="0000792B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VOLIM JESTI</w:t>
            </w:r>
          </w:p>
        </w:tc>
        <w:tc>
          <w:tcPr>
            <w:tcW w:w="4249" w:type="dxa"/>
            <w:shd w:val="clear" w:color="auto" w:fill="E0C1FF"/>
          </w:tcPr>
          <w:p w:rsidR="0000792B" w:rsidRDefault="0000792B" w:rsidP="0000792B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NE VOLIM JESTI</w:t>
            </w:r>
          </w:p>
        </w:tc>
      </w:tr>
      <w:tr w:rsidR="0000792B" w:rsidTr="0000792B">
        <w:trPr>
          <w:trHeight w:val="4632"/>
        </w:trPr>
        <w:tc>
          <w:tcPr>
            <w:tcW w:w="4249" w:type="dxa"/>
          </w:tcPr>
          <w:p w:rsidR="0000792B" w:rsidRDefault="0000792B" w:rsidP="0000792B">
            <w:pPr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4249" w:type="dxa"/>
          </w:tcPr>
          <w:p w:rsidR="0000792B" w:rsidRDefault="0000792B" w:rsidP="0000792B">
            <w:pPr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</w:p>
        </w:tc>
      </w:tr>
    </w:tbl>
    <w:p w:rsidR="006648BC" w:rsidRDefault="006648BC" w:rsidP="006648BC">
      <w:pPr>
        <w:rPr>
          <w:rFonts w:ascii="Times New Roman" w:hAnsi="Times New Roman" w:cs="Times New Roman"/>
          <w:sz w:val="24"/>
          <w:szCs w:val="24"/>
        </w:rPr>
      </w:pPr>
    </w:p>
    <w:p w:rsidR="00F170EF" w:rsidRDefault="00F170EF">
      <w:pPr>
        <w:rPr>
          <w:rFonts w:ascii="Times New Roman" w:hAnsi="Times New Roman" w:cs="Times New Roman"/>
          <w:sz w:val="24"/>
          <w:szCs w:val="24"/>
        </w:rPr>
      </w:pPr>
    </w:p>
    <w:p w:rsidR="0000792B" w:rsidRDefault="0000792B">
      <w:pPr>
        <w:rPr>
          <w:rFonts w:ascii="Times New Roman" w:hAnsi="Times New Roman" w:cs="Times New Roman"/>
          <w:sz w:val="24"/>
          <w:szCs w:val="24"/>
        </w:rPr>
      </w:pPr>
    </w:p>
    <w:p w:rsidR="0000792B" w:rsidRDefault="0000792B">
      <w:pPr>
        <w:rPr>
          <w:rFonts w:ascii="Times New Roman" w:hAnsi="Times New Roman" w:cs="Times New Roman"/>
          <w:sz w:val="24"/>
          <w:szCs w:val="24"/>
        </w:rPr>
      </w:pPr>
    </w:p>
    <w:p w:rsidR="0000792B" w:rsidRDefault="0000792B">
      <w:pPr>
        <w:rPr>
          <w:rFonts w:ascii="Times New Roman" w:hAnsi="Times New Roman" w:cs="Times New Roman"/>
          <w:sz w:val="24"/>
          <w:szCs w:val="24"/>
        </w:rPr>
      </w:pPr>
    </w:p>
    <w:p w:rsidR="0000792B" w:rsidRDefault="0000792B">
      <w:pPr>
        <w:rPr>
          <w:rFonts w:ascii="Times New Roman" w:hAnsi="Times New Roman" w:cs="Times New Roman"/>
          <w:sz w:val="24"/>
          <w:szCs w:val="24"/>
        </w:rPr>
      </w:pPr>
    </w:p>
    <w:p w:rsidR="0000792B" w:rsidRDefault="0000792B">
      <w:pPr>
        <w:rPr>
          <w:rFonts w:ascii="Times New Roman" w:hAnsi="Times New Roman" w:cs="Times New Roman"/>
          <w:sz w:val="24"/>
          <w:szCs w:val="24"/>
        </w:rPr>
      </w:pPr>
    </w:p>
    <w:p w:rsidR="0000792B" w:rsidRDefault="0000792B">
      <w:pPr>
        <w:rPr>
          <w:rFonts w:ascii="Times New Roman" w:hAnsi="Times New Roman" w:cs="Times New Roman"/>
          <w:sz w:val="24"/>
          <w:szCs w:val="24"/>
        </w:rPr>
      </w:pPr>
    </w:p>
    <w:p w:rsidR="0000792B" w:rsidRDefault="0000792B">
      <w:pPr>
        <w:rPr>
          <w:rFonts w:ascii="Times New Roman" w:hAnsi="Times New Roman" w:cs="Times New Roman"/>
          <w:sz w:val="24"/>
          <w:szCs w:val="24"/>
        </w:rPr>
      </w:pPr>
    </w:p>
    <w:p w:rsidR="0000792B" w:rsidRDefault="0000792B">
      <w:pPr>
        <w:rPr>
          <w:rFonts w:ascii="Times New Roman" w:hAnsi="Times New Roman" w:cs="Times New Roman"/>
          <w:sz w:val="24"/>
          <w:szCs w:val="24"/>
        </w:rPr>
      </w:pPr>
    </w:p>
    <w:p w:rsidR="0000792B" w:rsidRDefault="0000792B">
      <w:pPr>
        <w:rPr>
          <w:rFonts w:ascii="Times New Roman" w:hAnsi="Times New Roman" w:cs="Times New Roman"/>
          <w:sz w:val="24"/>
          <w:szCs w:val="24"/>
        </w:rPr>
      </w:pPr>
    </w:p>
    <w:p w:rsidR="0000792B" w:rsidRDefault="0000792B">
      <w:pPr>
        <w:rPr>
          <w:rFonts w:ascii="Times New Roman" w:hAnsi="Times New Roman" w:cs="Times New Roman"/>
          <w:sz w:val="24"/>
          <w:szCs w:val="24"/>
        </w:rPr>
      </w:pPr>
    </w:p>
    <w:p w:rsidR="00DF20D0" w:rsidRDefault="00DF20D0" w:rsidP="006648BC">
      <w:pPr>
        <w:rPr>
          <w:rFonts w:ascii="Times New Roman" w:hAnsi="Times New Roman" w:cs="Times New Roman"/>
          <w:sz w:val="24"/>
          <w:szCs w:val="24"/>
        </w:rPr>
        <w:sectPr w:rsidR="00DF20D0" w:rsidSect="008F7F5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0792B" w:rsidRDefault="00CD4DF9">
      <w:pPr>
        <w:rPr>
          <w:rFonts w:ascii="Times New Roman" w:hAnsi="Times New Roman" w:cs="Times New Roman"/>
          <w:b/>
          <w:sz w:val="24"/>
          <w:szCs w:val="24"/>
        </w:rPr>
      </w:pPr>
      <w:r w:rsidRPr="00CD4DF9">
        <w:rPr>
          <w:rFonts w:ascii="Times New Roman" w:hAnsi="Times New Roman" w:cs="Times New Roman"/>
          <w:b/>
          <w:sz w:val="24"/>
          <w:szCs w:val="24"/>
        </w:rPr>
        <w:lastRenderedPageBreak/>
        <w:t>Prilog 2</w:t>
      </w:r>
    </w:p>
    <w:p w:rsidR="00DF20D0" w:rsidRDefault="00DF20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Aplikacija </w:t>
      </w:r>
    </w:p>
    <w:p w:rsidR="00DF20D0" w:rsidRPr="00DF20D0" w:rsidRDefault="00CD4DF9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DF20D0" w:rsidRPr="00AD5CB0">
          <w:rPr>
            <w:rStyle w:val="Hyperlink"/>
            <w:rFonts w:ascii="Times New Roman" w:hAnsi="Times New Roman" w:cs="Times New Roman"/>
            <w:sz w:val="24"/>
            <w:szCs w:val="24"/>
          </w:rPr>
          <w:t>https://play.google.com/store/apps/details?id=com.lemon.lvoverseas&amp;hl=hr&amp;gl=US</w:t>
        </w:r>
      </w:hyperlink>
      <w:r w:rsidR="00DF20D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F20D0" w:rsidRPr="00DF20D0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94D5E"/>
    <w:multiLevelType w:val="hybridMultilevel"/>
    <w:tmpl w:val="8CE2440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32720"/>
    <w:multiLevelType w:val="hybridMultilevel"/>
    <w:tmpl w:val="67F830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D16FA"/>
    <w:multiLevelType w:val="hybridMultilevel"/>
    <w:tmpl w:val="F4063DB4"/>
    <w:lvl w:ilvl="0" w:tplc="D76AA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D877AB"/>
    <w:multiLevelType w:val="hybridMultilevel"/>
    <w:tmpl w:val="F000D8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14DC4"/>
    <w:multiLevelType w:val="hybridMultilevel"/>
    <w:tmpl w:val="E4622C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BB7FB7"/>
    <w:multiLevelType w:val="hybridMultilevel"/>
    <w:tmpl w:val="369C8B8E"/>
    <w:lvl w:ilvl="0" w:tplc="4092B2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7E33A68"/>
    <w:multiLevelType w:val="hybridMultilevel"/>
    <w:tmpl w:val="5DF26E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2"/>
  </w:num>
  <w:num w:numId="10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isnik">
    <w15:presenceInfo w15:providerId="Windows Live" w15:userId="77ba6ffb5b0b79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trackRevisions/>
  <w:defaultTabStop w:val="708"/>
  <w:hyphenationZone w:val="425"/>
  <w:characterSpacingControl w:val="doNotCompress"/>
  <w:compat/>
  <w:rsids>
    <w:rsidRoot w:val="00AA0C99"/>
    <w:rsid w:val="0000792B"/>
    <w:rsid w:val="0004277A"/>
    <w:rsid w:val="00043E12"/>
    <w:rsid w:val="00083C9B"/>
    <w:rsid w:val="000A406F"/>
    <w:rsid w:val="001470FC"/>
    <w:rsid w:val="00285FDE"/>
    <w:rsid w:val="002D523A"/>
    <w:rsid w:val="002E316F"/>
    <w:rsid w:val="002E41D1"/>
    <w:rsid w:val="002E7A17"/>
    <w:rsid w:val="003037BC"/>
    <w:rsid w:val="00313FEB"/>
    <w:rsid w:val="00392DA1"/>
    <w:rsid w:val="003F3103"/>
    <w:rsid w:val="00442C58"/>
    <w:rsid w:val="004612F5"/>
    <w:rsid w:val="0046770A"/>
    <w:rsid w:val="004B1390"/>
    <w:rsid w:val="00524139"/>
    <w:rsid w:val="005422B4"/>
    <w:rsid w:val="005462F0"/>
    <w:rsid w:val="00573494"/>
    <w:rsid w:val="00582218"/>
    <w:rsid w:val="00582FDF"/>
    <w:rsid w:val="00662406"/>
    <w:rsid w:val="006648BC"/>
    <w:rsid w:val="006773D3"/>
    <w:rsid w:val="006A5DB3"/>
    <w:rsid w:val="00721E30"/>
    <w:rsid w:val="007B6EFC"/>
    <w:rsid w:val="00810E10"/>
    <w:rsid w:val="008B1991"/>
    <w:rsid w:val="008E196B"/>
    <w:rsid w:val="008F7F57"/>
    <w:rsid w:val="00914C7D"/>
    <w:rsid w:val="009354AB"/>
    <w:rsid w:val="0093633A"/>
    <w:rsid w:val="00936FB8"/>
    <w:rsid w:val="009C3A1D"/>
    <w:rsid w:val="00A05332"/>
    <w:rsid w:val="00A51938"/>
    <w:rsid w:val="00A658C8"/>
    <w:rsid w:val="00AA0C99"/>
    <w:rsid w:val="00B0376B"/>
    <w:rsid w:val="00B12CEE"/>
    <w:rsid w:val="00C270CC"/>
    <w:rsid w:val="00C334E9"/>
    <w:rsid w:val="00C55B2E"/>
    <w:rsid w:val="00C877EE"/>
    <w:rsid w:val="00C94C82"/>
    <w:rsid w:val="00CC72EB"/>
    <w:rsid w:val="00CD4DF9"/>
    <w:rsid w:val="00CD737E"/>
    <w:rsid w:val="00D04ECA"/>
    <w:rsid w:val="00D1524C"/>
    <w:rsid w:val="00D302E4"/>
    <w:rsid w:val="00D36EF2"/>
    <w:rsid w:val="00D77B78"/>
    <w:rsid w:val="00D9679A"/>
    <w:rsid w:val="00D97BDD"/>
    <w:rsid w:val="00DF20D0"/>
    <w:rsid w:val="00E260E8"/>
    <w:rsid w:val="00E31005"/>
    <w:rsid w:val="00E430E3"/>
    <w:rsid w:val="00E50366"/>
    <w:rsid w:val="00E64353"/>
    <w:rsid w:val="00ED7147"/>
    <w:rsid w:val="00F06E19"/>
    <w:rsid w:val="00F170EF"/>
    <w:rsid w:val="00F441E4"/>
    <w:rsid w:val="00FA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lay.google.com/store/apps/details?id=com.lemon.lvoverseas&amp;hl=hr&amp;gl=U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2C649-797E-4BFA-B484-7255B8855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517</Words>
  <Characters>2950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8</cp:revision>
  <dcterms:created xsi:type="dcterms:W3CDTF">2021-09-12T13:56:00Z</dcterms:created>
  <dcterms:modified xsi:type="dcterms:W3CDTF">2021-09-16T06:44:00Z</dcterms:modified>
</cp:coreProperties>
</file>